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EF9B" w14:textId="5D3B7EB4" w:rsidR="008D3A46" w:rsidRDefault="00660B62">
      <w:r>
        <w:rPr>
          <w:rFonts w:cs="Calibri"/>
          <w:sz w:val="20"/>
          <w:szCs w:val="20"/>
        </w:rPr>
        <w:t xml:space="preserve">Príloha č. 11 </w:t>
      </w:r>
    </w:p>
    <w:p w14:paraId="51E7EF9C" w14:textId="77777777" w:rsidR="008D3A46" w:rsidRDefault="00660B62">
      <w:pPr>
        <w:jc w:val="center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FORMULÁR TECHNICKÉHO RIEŠENIA VYBRANÝCH ZARIADENÍ</w:t>
      </w:r>
    </w:p>
    <w:p w14:paraId="51E7EF9D" w14:textId="14D00492" w:rsidR="008D3A46" w:rsidDel="000965EA" w:rsidRDefault="008D3A46">
      <w:pPr>
        <w:rPr>
          <w:del w:id="0" w:author="Autor"/>
          <w:rFonts w:cs="Calibri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6945"/>
      </w:tblGrid>
      <w:tr w:rsidR="003C06DA" w:rsidRPr="0085331F" w14:paraId="767CCF14" w14:textId="77777777" w:rsidTr="003B338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9FBAAA" w14:textId="77777777" w:rsidR="003C06DA" w:rsidRPr="00AE07F2" w:rsidRDefault="003C06DA" w:rsidP="003B3381">
            <w:pPr>
              <w:spacing w:before="60" w:after="60" w:line="251" w:lineRule="auto"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7F2">
              <w:rPr>
                <w:rFonts w:asciiTheme="minorHAnsi" w:hAnsiTheme="minorHAnsi" w:cstheme="minorHAnsi"/>
                <w:b/>
                <w:sz w:val="20"/>
                <w:szCs w:val="20"/>
              </w:rPr>
              <w:t>Identifikácia uchádzača:</w:t>
            </w:r>
          </w:p>
          <w:p w14:paraId="4CC8E778" w14:textId="77777777" w:rsidR="003C06DA" w:rsidRPr="00AE07F2" w:rsidRDefault="003C06DA" w:rsidP="003B3381">
            <w:pPr>
              <w:suppressAutoHyphens w:val="0"/>
              <w:overflowPunct w:val="0"/>
              <w:autoSpaceDE w:val="0"/>
              <w:spacing w:before="60" w:after="60" w:line="251" w:lineRule="auto"/>
              <w:jc w:val="both"/>
              <w:textAlignment w:val="auto"/>
              <w:rPr>
                <w:rFonts w:asciiTheme="minorHAnsi" w:eastAsia="Times New Roman" w:hAnsiTheme="minorHAnsi" w:cstheme="minorHAnsi"/>
                <w:szCs w:val="24"/>
              </w:rPr>
            </w:pPr>
            <w:r w:rsidRPr="00AE07F2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Názov skupiny dodávateľov:</w:t>
            </w:r>
          </w:p>
          <w:p w14:paraId="5264CD05" w14:textId="77777777" w:rsidR="003C06DA" w:rsidRPr="00AE07F2" w:rsidRDefault="003C06DA" w:rsidP="003B3381">
            <w:pPr>
              <w:suppressAutoHyphens w:val="0"/>
              <w:overflowPunct w:val="0"/>
              <w:autoSpaceDE w:val="0"/>
              <w:spacing w:before="60" w:after="60" w:line="251" w:lineRule="auto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AE07F2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Obchodné meno / Názov:</w:t>
            </w:r>
          </w:p>
          <w:p w14:paraId="001A1E46" w14:textId="77777777" w:rsidR="003C06DA" w:rsidRPr="00AE07F2" w:rsidRDefault="003C06DA" w:rsidP="003B3381">
            <w:pPr>
              <w:suppressAutoHyphens w:val="0"/>
              <w:overflowPunct w:val="0"/>
              <w:autoSpaceDE w:val="0"/>
              <w:spacing w:before="60" w:after="60" w:line="251" w:lineRule="auto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AE07F2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Sídlo / Miesto podnikania:</w:t>
            </w:r>
          </w:p>
          <w:p w14:paraId="050814A9" w14:textId="77777777" w:rsidR="003C06DA" w:rsidRPr="00AE07F2" w:rsidRDefault="003C06DA" w:rsidP="003B3381">
            <w:pPr>
              <w:suppressAutoHyphens w:val="0"/>
              <w:overflowPunct w:val="0"/>
              <w:autoSpaceDE w:val="0"/>
              <w:spacing w:before="60" w:after="60" w:line="251" w:lineRule="auto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AE07F2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IČO:</w:t>
            </w:r>
          </w:p>
          <w:p w14:paraId="220D57D6" w14:textId="77777777" w:rsidR="003C06DA" w:rsidRPr="00AE07F2" w:rsidRDefault="003C06DA" w:rsidP="003B3381">
            <w:pPr>
              <w:suppressAutoHyphens w:val="0"/>
              <w:overflowPunct w:val="0"/>
              <w:autoSpaceDE w:val="0"/>
              <w:spacing w:before="60" w:after="60" w:line="251" w:lineRule="auto"/>
              <w:jc w:val="both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EF76AE" w14:textId="5E5BEB7A" w:rsidR="003C06DA" w:rsidRPr="002A5011" w:rsidRDefault="002A5011" w:rsidP="002A5011">
            <w:pPr>
              <w:shd w:val="clear" w:color="auto" w:fill="FFFFFF" w:themeFill="background1"/>
              <w:spacing w:before="60" w:after="60" w:line="251" w:lineRule="auto"/>
              <w:jc w:val="both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</w:p>
          <w:p w14:paraId="21A8E53D" w14:textId="5E017D94" w:rsidR="003C06DA" w:rsidRPr="002A5011" w:rsidRDefault="002A5011" w:rsidP="002A5011">
            <w:pPr>
              <w:shd w:val="clear" w:color="auto" w:fill="FFFFFF" w:themeFill="background1"/>
              <w:spacing w:before="60" w:after="60" w:line="251" w:lineRule="auto"/>
              <w:jc w:val="both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</w:p>
          <w:p w14:paraId="676F264E" w14:textId="59890BDF" w:rsidR="003C06DA" w:rsidRPr="002A5011" w:rsidRDefault="002A5011" w:rsidP="002A5011">
            <w:pPr>
              <w:shd w:val="clear" w:color="auto" w:fill="FFFFFF" w:themeFill="background1"/>
              <w:spacing w:before="60" w:after="60" w:line="251" w:lineRule="auto"/>
              <w:jc w:val="both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</w:p>
          <w:p w14:paraId="2E1D73AD" w14:textId="07FAD1CD" w:rsidR="003C06DA" w:rsidRPr="00AE07F2" w:rsidRDefault="002A5011" w:rsidP="002A5011">
            <w:pPr>
              <w:shd w:val="clear" w:color="auto" w:fill="FFFFFF" w:themeFill="background1"/>
              <w:spacing w:before="60" w:after="60" w:line="251" w:lineRule="auto"/>
              <w:jc w:val="both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</w:p>
          <w:p w14:paraId="3AEB788F" w14:textId="77777777" w:rsidR="003C06DA" w:rsidRPr="00AE07F2" w:rsidRDefault="003C06DA" w:rsidP="003B3381">
            <w:pPr>
              <w:spacing w:before="60" w:after="60" w:line="251" w:lineRule="auto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E07F2">
              <w:rPr>
                <w:rFonts w:asciiTheme="minorHAnsi" w:hAnsiTheme="minorHAnsi" w:cstheme="minorHAnsi"/>
                <w:sz w:val="20"/>
                <w:szCs w:val="20"/>
              </w:rPr>
              <w:t>(ďalej ako „uchádzač“)</w:t>
            </w:r>
          </w:p>
        </w:tc>
      </w:tr>
      <w:tr w:rsidR="003C06DA" w:rsidRPr="0085331F" w14:paraId="417A6D33" w14:textId="77777777" w:rsidTr="003B338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16E5" w14:textId="77777777" w:rsidR="003C06DA" w:rsidRPr="00AE07F2" w:rsidRDefault="003C06DA" w:rsidP="003B3381">
            <w:pPr>
              <w:spacing w:before="60" w:after="60" w:line="251" w:lineRule="auto"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7F2">
              <w:rPr>
                <w:rFonts w:asciiTheme="minorHAnsi" w:hAnsiTheme="minorHAnsi" w:cstheme="minorHAnsi"/>
                <w:b/>
                <w:sz w:val="20"/>
                <w:szCs w:val="20"/>
              </w:rPr>
              <w:t>Identifikácia verejného obstarávateľa: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826EE" w14:textId="77777777" w:rsidR="003C06DA" w:rsidRPr="00AE07F2" w:rsidRDefault="003C06DA" w:rsidP="003B3381">
            <w:pPr>
              <w:spacing w:before="60" w:after="60" w:line="251" w:lineRule="auto"/>
              <w:jc w:val="both"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AE07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Right</w:t>
            </w:r>
            <w:proofErr w:type="spellEnd"/>
            <w:r w:rsidRPr="00AE07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7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Power</w:t>
            </w:r>
            <w:proofErr w:type="spellEnd"/>
            <w:r w:rsidRPr="00AE07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AE07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a.s</w:t>
            </w:r>
            <w:proofErr w:type="spellEnd"/>
            <w:r w:rsidRPr="00AE07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AE07F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so sídlom: Na Bráne 8665, 010 01 Žilina</w:t>
            </w:r>
            <w:r w:rsidRPr="00AE07F2">
              <w:rPr>
                <w:rFonts w:asciiTheme="minorHAnsi" w:hAnsiTheme="minorHAnsi" w:cstheme="minorHAnsi"/>
                <w:sz w:val="20"/>
                <w:szCs w:val="20"/>
              </w:rPr>
              <w:t>, Slovenská republika</w:t>
            </w:r>
            <w:r w:rsidRPr="00AE07F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 IČO: </w:t>
            </w:r>
            <w:r w:rsidRPr="00AE07F2">
              <w:rPr>
                <w:rFonts w:asciiTheme="minorHAnsi" w:hAnsiTheme="minorHAnsi" w:cstheme="minorHAnsi"/>
                <w:sz w:val="20"/>
                <w:szCs w:val="20"/>
              </w:rPr>
              <w:t xml:space="preserve"> 36 366 544 (ďalej ako „obstarávateľ“)</w:t>
            </w:r>
          </w:p>
        </w:tc>
      </w:tr>
      <w:tr w:rsidR="003C06DA" w:rsidRPr="0085331F" w14:paraId="3F5877E6" w14:textId="77777777" w:rsidTr="003B338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C1738" w14:textId="77777777" w:rsidR="003C06DA" w:rsidRPr="00AE07F2" w:rsidRDefault="003C06DA" w:rsidP="003B3381">
            <w:pPr>
              <w:spacing w:before="60" w:after="60" w:line="251" w:lineRule="auto"/>
              <w:jc w:val="both"/>
              <w:textAlignment w:val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7F2">
              <w:rPr>
                <w:rFonts w:asciiTheme="minorHAnsi" w:hAnsiTheme="minorHAnsi" w:cstheme="minorHAnsi"/>
                <w:b/>
                <w:sz w:val="20"/>
                <w:szCs w:val="20"/>
              </w:rPr>
              <w:t>Identifikácia predmetu zákazky a postupu zadávania zákazky: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38315" w14:textId="77777777" w:rsidR="003C06DA" w:rsidRPr="00AE07F2" w:rsidRDefault="003C06DA" w:rsidP="003B3381">
            <w:pPr>
              <w:spacing w:before="60" w:after="60" w:line="251" w:lineRule="auto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AE07F2">
              <w:rPr>
                <w:rFonts w:asciiTheme="minorHAnsi" w:hAnsiTheme="minorHAnsi" w:cstheme="minorHAnsi"/>
                <w:sz w:val="20"/>
                <w:szCs w:val="20"/>
              </w:rPr>
              <w:t>zákazka pod názvom „</w:t>
            </w:r>
            <w:r w:rsidRPr="00AE07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Dodávka a inštalácia </w:t>
            </w:r>
            <w:proofErr w:type="spellStart"/>
            <w:r w:rsidRPr="00AE07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fotovoltickej</w:t>
            </w:r>
            <w:proofErr w:type="spellEnd"/>
            <w:r w:rsidRPr="00AE07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elektrárne</w:t>
            </w:r>
            <w:r w:rsidRPr="00AE07F2">
              <w:rPr>
                <w:rFonts w:asciiTheme="minorHAnsi" w:hAnsiTheme="minorHAnsi" w:cstheme="minorHAnsi"/>
                <w:sz w:val="20"/>
                <w:szCs w:val="20"/>
              </w:rPr>
              <w:t xml:space="preserve">“ zadávaná postupom verejnej súťaže podľa </w:t>
            </w:r>
            <w:proofErr w:type="spellStart"/>
            <w:r w:rsidRPr="00AE07F2">
              <w:rPr>
                <w:rFonts w:asciiTheme="minorHAnsi" w:hAnsiTheme="minorHAnsi" w:cstheme="minorHAnsi"/>
                <w:sz w:val="20"/>
                <w:szCs w:val="20"/>
              </w:rPr>
              <w:t>ust</w:t>
            </w:r>
            <w:proofErr w:type="spellEnd"/>
            <w:r w:rsidRPr="00AE07F2">
              <w:rPr>
                <w:rFonts w:asciiTheme="minorHAnsi" w:hAnsiTheme="minorHAnsi" w:cstheme="minorHAnsi"/>
                <w:sz w:val="20"/>
                <w:szCs w:val="20"/>
              </w:rPr>
              <w:t xml:space="preserve">. § 66 zákona č. 343/2015 Z. z. o verejnom obstarávaní a o zmene a doplnení niektorých zákonov v znení neskorších predpisov (ďalej ako „zákon o verejnom obstarávaní“), </w:t>
            </w:r>
            <w:r w:rsidRPr="00AE07F2">
              <w:rPr>
                <w:rFonts w:asciiTheme="minorHAnsi" w:hAnsiTheme="minorHAnsi" w:cstheme="minorHAnsi"/>
                <w:iCs/>
                <w:sz w:val="20"/>
                <w:szCs w:val="20"/>
              </w:rPr>
              <w:t>v súlade s </w:t>
            </w:r>
            <w:proofErr w:type="spellStart"/>
            <w:r w:rsidRPr="00AE07F2">
              <w:rPr>
                <w:rFonts w:asciiTheme="minorHAnsi" w:hAnsiTheme="minorHAnsi" w:cstheme="minorHAnsi"/>
                <w:iCs/>
                <w:sz w:val="20"/>
                <w:szCs w:val="20"/>
              </w:rPr>
              <w:t>ust</w:t>
            </w:r>
            <w:proofErr w:type="spellEnd"/>
            <w:r w:rsidRPr="00AE07F2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. § 66 ods. 7 písm. b) zákona o verejnom obstarávaní. </w:t>
            </w:r>
          </w:p>
        </w:tc>
      </w:tr>
    </w:tbl>
    <w:p w14:paraId="51E7EFB0" w14:textId="77777777" w:rsidR="008D3A46" w:rsidRDefault="00660B62">
      <w:pPr>
        <w:pStyle w:val="Nadpis1"/>
      </w:pPr>
      <w:r>
        <w:t xml:space="preserve">ČASŤ – NÁVRH TECHNICKÉHO RIEŠENIA </w:t>
      </w:r>
    </w:p>
    <w:p w14:paraId="51E7EFB2" w14:textId="4CA6A1D8" w:rsidR="008D3A46" w:rsidRDefault="00660B62">
      <w:pPr>
        <w:spacing w:before="120"/>
        <w:jc w:val="both"/>
        <w:rPr>
          <w:rFonts w:cs="Calibri"/>
        </w:rPr>
      </w:pPr>
      <w:r>
        <w:rPr>
          <w:rFonts w:cs="Calibri"/>
        </w:rPr>
        <w:t xml:space="preserve">Technický popis  </w:t>
      </w:r>
      <w:r w:rsidR="00696F00">
        <w:rPr>
          <w:rFonts w:cs="Calibri"/>
        </w:rPr>
        <w:t>uchádzačom</w:t>
      </w:r>
      <w:r>
        <w:rPr>
          <w:rFonts w:cs="Calibri"/>
        </w:rPr>
        <w:t xml:space="preserve"> navrhovaných  zariadení.  </w:t>
      </w:r>
      <w:r w:rsidR="00696F00">
        <w:rPr>
          <w:rFonts w:cs="Calibri"/>
        </w:rPr>
        <w:t>Uchádzač</w:t>
      </w:r>
      <w:r>
        <w:rPr>
          <w:rFonts w:cs="Calibri"/>
        </w:rPr>
        <w:t xml:space="preserve"> uvedie obchodné označenie a parametre  konkrétneho zariadenia, ktorými preukáže splnenie požiadaviek </w:t>
      </w:r>
      <w:r w:rsidR="00A31A51">
        <w:rPr>
          <w:rFonts w:cs="Calibri"/>
        </w:rPr>
        <w:t>obstarávateľa</w:t>
      </w:r>
      <w:r>
        <w:rPr>
          <w:rFonts w:cs="Calibri"/>
        </w:rPr>
        <w:t xml:space="preserve"> na predmet zákazky. Pre overiteľnosť parametrov </w:t>
      </w:r>
      <w:r w:rsidR="00A31A51">
        <w:rPr>
          <w:rFonts w:cs="Calibri"/>
        </w:rPr>
        <w:t>uchádzač</w:t>
      </w:r>
      <w:r>
        <w:rPr>
          <w:rFonts w:cs="Calibri"/>
        </w:rPr>
        <w:t xml:space="preserve"> uvedie </w:t>
      </w:r>
      <w:proofErr w:type="spellStart"/>
      <w:r>
        <w:rPr>
          <w:rFonts w:cs="Calibri"/>
        </w:rPr>
        <w:t>link</w:t>
      </w:r>
      <w:proofErr w:type="spellEnd"/>
      <w:r>
        <w:rPr>
          <w:rFonts w:cs="Calibri"/>
        </w:rPr>
        <w:t xml:space="preserve"> /predloží technický list/ resp. si zvolí akýkoľvek iný spôsob preukázanie splnenie požiadaviek na predmet zákazky.</w:t>
      </w:r>
    </w:p>
    <w:p w14:paraId="35136A72" w14:textId="44E7578D" w:rsidR="00AE07F2" w:rsidRDefault="00AE07F2">
      <w:pPr>
        <w:spacing w:before="120"/>
        <w:jc w:val="both"/>
        <w:rPr>
          <w:rFonts w:cs="Calibri"/>
        </w:rPr>
      </w:pPr>
    </w:p>
    <w:p w14:paraId="7A16A8A4" w14:textId="52509569" w:rsidR="00AE07F2" w:rsidRDefault="00AE07F2">
      <w:pPr>
        <w:spacing w:before="120"/>
        <w:jc w:val="both"/>
        <w:rPr>
          <w:rFonts w:cs="Calibri"/>
        </w:rPr>
      </w:pPr>
    </w:p>
    <w:p w14:paraId="7880C478" w14:textId="7EFE1BF0" w:rsidR="00AE07F2" w:rsidRDefault="00AE07F2">
      <w:pPr>
        <w:spacing w:before="120"/>
        <w:jc w:val="both"/>
        <w:rPr>
          <w:rFonts w:cs="Calibri"/>
        </w:rPr>
      </w:pPr>
    </w:p>
    <w:p w14:paraId="7582B933" w14:textId="3307D2D6" w:rsidR="00AE07F2" w:rsidRDefault="00AE07F2">
      <w:pPr>
        <w:spacing w:before="120"/>
        <w:jc w:val="both"/>
        <w:rPr>
          <w:rFonts w:cs="Calibri"/>
        </w:rPr>
      </w:pPr>
    </w:p>
    <w:p w14:paraId="4E303894" w14:textId="2AF761A1" w:rsidR="00AE07F2" w:rsidRDefault="00AE07F2">
      <w:pPr>
        <w:spacing w:before="120"/>
        <w:jc w:val="both"/>
        <w:rPr>
          <w:rFonts w:cs="Calibri"/>
        </w:rPr>
      </w:pPr>
    </w:p>
    <w:p w14:paraId="6F692B7C" w14:textId="30B6379F" w:rsidR="00AE07F2" w:rsidRDefault="00AE07F2">
      <w:pPr>
        <w:spacing w:before="120"/>
        <w:jc w:val="both"/>
        <w:rPr>
          <w:rFonts w:cs="Calibri"/>
        </w:rPr>
      </w:pPr>
    </w:p>
    <w:tbl>
      <w:tblPr>
        <w:tblW w:w="148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802"/>
        <w:gridCol w:w="1843"/>
        <w:gridCol w:w="1417"/>
        <w:gridCol w:w="1843"/>
        <w:gridCol w:w="1701"/>
        <w:gridCol w:w="2680"/>
        <w:gridCol w:w="13"/>
      </w:tblGrid>
      <w:tr w:rsidR="00AE07F2" w:rsidRPr="00AE07F2" w14:paraId="2CFB886D" w14:textId="77777777" w:rsidTr="00AE07F2">
        <w:trPr>
          <w:gridAfter w:val="1"/>
          <w:wAfter w:w="13" w:type="dxa"/>
          <w:trHeight w:val="462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798E82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P. Č.</w:t>
            </w:r>
          </w:p>
        </w:tc>
        <w:tc>
          <w:tcPr>
            <w:tcW w:w="99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F5CBAE2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ZÁVÄZNÉ TECHNICKÉ A INÉ POŽIADAVKY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7A7002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NÁVRH UCHÁDZAČA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27B29A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POŽADOVANÝ DOKLAD PREUKAZUJÚCI NÁVRH UCHÁDZAČA</w:t>
            </w:r>
          </w:p>
        </w:tc>
      </w:tr>
      <w:tr w:rsidR="00AE07F2" w:rsidRPr="00AE07F2" w14:paraId="081D171F" w14:textId="77777777" w:rsidTr="00AE07F2">
        <w:trPr>
          <w:gridAfter w:val="1"/>
          <w:wAfter w:w="13" w:type="dxa"/>
          <w:trHeight w:val="462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D8634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D9D9D9"/>
            <w:vAlign w:val="center"/>
            <w:hideMark/>
          </w:tcPr>
          <w:p w14:paraId="4402531B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3B00F6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MINIMUM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A0A226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MAXIMUM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798243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PRESNÁ HODNOTA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74B48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00E9B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R="00AE07F2" w:rsidRPr="00AE07F2" w14:paraId="0355A27C" w14:textId="77777777" w:rsidTr="00AE07F2">
        <w:trPr>
          <w:trHeight w:val="285"/>
        </w:trPr>
        <w:tc>
          <w:tcPr>
            <w:tcW w:w="1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F0CA653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AE07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  <w:t>Fotovoltická</w:t>
            </w:r>
            <w:proofErr w:type="spellEnd"/>
            <w:r w:rsidRPr="00AE07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  <w:t xml:space="preserve"> elektráreň:</w:t>
            </w:r>
          </w:p>
        </w:tc>
      </w:tr>
      <w:tr w:rsidR="00AE07F2" w:rsidRPr="00AE07F2" w14:paraId="2B3956DD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72AD8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351FF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Celkový požadovaný výkon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D7FF3" w14:textId="23A235B2" w:rsidR="00AE07F2" w:rsidRPr="00AE07F2" w:rsidRDefault="00397BA1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4 338 000</w:t>
            </w:r>
            <w:r w:rsidR="00AE07F2"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AE07F2"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Wp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25EBA" w14:textId="20F2BFCA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33C8CA0E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FC55AD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F987A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Predbežné technické riešenie</w:t>
            </w:r>
          </w:p>
        </w:tc>
      </w:tr>
      <w:tr w:rsidR="00AE07F2" w:rsidRPr="00AE07F2" w14:paraId="3AE968E0" w14:textId="77777777" w:rsidTr="002A5011">
        <w:trPr>
          <w:trHeight w:val="285"/>
        </w:trPr>
        <w:tc>
          <w:tcPr>
            <w:tcW w:w="1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51C62E42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AE07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  <w:t>Fotovoltické</w:t>
            </w:r>
            <w:proofErr w:type="spellEnd"/>
            <w:r w:rsidRPr="00AE07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  <w:t xml:space="preserve"> panely:</w:t>
            </w:r>
          </w:p>
        </w:tc>
      </w:tr>
      <w:tr w:rsidR="00AE07F2" w:rsidRPr="00AE07F2" w14:paraId="2242E463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93D7B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864F0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Výkon </w:t>
            </w:r>
            <w:proofErr w:type="spellStart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fotovoltických</w:t>
            </w:r>
            <w:proofErr w:type="spellEnd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panelov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50914" w14:textId="29CD2E2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5</w:t>
            </w:r>
            <w:r w:rsidR="003B2A1F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80</w:t>
            </w: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Wp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596A1F74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57458127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78911B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38DC7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Produktový list výrobku</w:t>
            </w:r>
          </w:p>
        </w:tc>
      </w:tr>
      <w:tr w:rsidR="00AE07F2" w:rsidRPr="00AE07F2" w14:paraId="0DA9AF1C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05C50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26BA9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Účinnosť </w:t>
            </w:r>
            <w:proofErr w:type="spellStart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fotovoltických</w:t>
            </w:r>
            <w:proofErr w:type="spellEnd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panelov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92350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20 %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261C83B7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2EF5BA2E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F4411E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2DD89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Produktový list výrobku</w:t>
            </w:r>
          </w:p>
        </w:tc>
      </w:tr>
      <w:tr w:rsidR="00AE07F2" w:rsidRPr="00AE07F2" w14:paraId="57486793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6CA9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85EAC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Maximálne systémové napätie </w:t>
            </w:r>
            <w:proofErr w:type="spellStart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fotovoltických</w:t>
            </w:r>
            <w:proofErr w:type="spellEnd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panelov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4A84A6B4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C2667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1.500 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2D5A1430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C535F3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3942D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Produktový list výrobku</w:t>
            </w:r>
          </w:p>
        </w:tc>
      </w:tr>
      <w:tr w:rsidR="00AE07F2" w:rsidRPr="00AE07F2" w14:paraId="05DE3454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A5B88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1DCF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Mechanická zaťažiteľnosť </w:t>
            </w:r>
            <w:proofErr w:type="spellStart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fotovoltických</w:t>
            </w:r>
            <w:proofErr w:type="spellEnd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panelov snehom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29140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5.400 Pa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104B1241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2B07FE76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B9CD35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24A03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Produktový list výrobku</w:t>
            </w:r>
          </w:p>
        </w:tc>
      </w:tr>
      <w:tr w:rsidR="00AE07F2" w:rsidRPr="00AE07F2" w14:paraId="133DB98D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A28D2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CE3DF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Mechanická zaťažiteľnosť </w:t>
            </w:r>
            <w:proofErr w:type="spellStart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fotovoltických</w:t>
            </w:r>
            <w:proofErr w:type="spellEnd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panelov vetrom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EA4D9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3.600 Pa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5196F392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270B009B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3089B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0E1B65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Produktový list výrobku</w:t>
            </w:r>
          </w:p>
        </w:tc>
      </w:tr>
      <w:tr w:rsidR="00AE07F2" w:rsidRPr="00AE07F2" w14:paraId="6B5FE968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4111E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17CE6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Splnenie požiadavky normy EN 61730-1-2: 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06F14499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70E1482B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A885E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Áno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6E439B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479C3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Vyhlásenie o zhode</w:t>
            </w:r>
          </w:p>
        </w:tc>
      </w:tr>
      <w:tr w:rsidR="00AE07F2" w:rsidRPr="00AE07F2" w14:paraId="3CFA22B6" w14:textId="77777777" w:rsidTr="002A5011">
        <w:trPr>
          <w:gridAfter w:val="1"/>
          <w:wAfter w:w="13" w:type="dxa"/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A2421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EED1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Splnenie požiadavky normy:</w:t>
            </w: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br/>
              <w:t xml:space="preserve">v prípade, ak budú na báze tenkovrstevných dosiek </w:t>
            </w:r>
            <w:proofErr w:type="spellStart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CdTE</w:t>
            </w:r>
            <w:proofErr w:type="spellEnd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(kadmium-</w:t>
            </w:r>
            <w:proofErr w:type="spellStart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teluridu</w:t>
            </w:r>
            <w:proofErr w:type="spellEnd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) - EN 61215-1-2</w:t>
            </w: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br/>
              <w:t>v ostatných prípadoch - EN 61646: 2008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3D0E7FD3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704A8875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1E34B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Áno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599894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F21A3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Vyhlásenie o zhode</w:t>
            </w:r>
          </w:p>
        </w:tc>
      </w:tr>
      <w:tr w:rsidR="00AE07F2" w:rsidRPr="00AE07F2" w14:paraId="60845716" w14:textId="77777777" w:rsidTr="002A5011">
        <w:trPr>
          <w:gridAfter w:val="1"/>
          <w:wAfter w:w="13" w:type="dxa"/>
          <w:trHeight w:val="7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2784E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E4085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proofErr w:type="spellStart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Fotovoltické</w:t>
            </w:r>
            <w:proofErr w:type="spellEnd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panely výrobcu, ktorý je uvedený v zozname výrobcov TIER 1 agentúry </w:t>
            </w:r>
            <w:proofErr w:type="spellStart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Bloomberg</w:t>
            </w:r>
            <w:proofErr w:type="spellEnd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; alebo ekvivalentné </w:t>
            </w:r>
            <w:proofErr w:type="spellStart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fotovoltické</w:t>
            </w:r>
            <w:proofErr w:type="spellEnd"/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panely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101E15A5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6D3120EC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8F09A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Áno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C308F5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5DA4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Produktový list výrobku a/alebo referencie</w:t>
            </w:r>
          </w:p>
        </w:tc>
      </w:tr>
      <w:tr w:rsidR="00AE07F2" w:rsidRPr="00AE07F2" w14:paraId="7F185FA9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DC028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19E37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Odolnosť solárnych káblov voči UV žiareniu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7F6F7C18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72F895EF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CDD59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Áno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E46BFC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F756B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Produktový list výrobku</w:t>
            </w:r>
          </w:p>
        </w:tc>
      </w:tr>
      <w:tr w:rsidR="00AE07F2" w:rsidRPr="00AE07F2" w14:paraId="013090CF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AD5C5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7DEAD" w14:textId="1BF8D8BE" w:rsidR="00AE07F2" w:rsidRPr="00AE07F2" w:rsidRDefault="00AF391F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Životnos</w:t>
            </w:r>
            <w:r w:rsidR="00785550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ť panelov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67334" w14:textId="4A45DE48" w:rsidR="00AE07F2" w:rsidRPr="00AE07F2" w:rsidRDefault="00785550" w:rsidP="00785550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20 rokov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2F2E825C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264BCF8D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661CAE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70B7C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Produktový list výrobku</w:t>
            </w:r>
          </w:p>
        </w:tc>
      </w:tr>
      <w:tr w:rsidR="00714A50" w:rsidRPr="00AE07F2" w14:paraId="06132512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F03AC" w14:textId="3A704E25" w:rsidR="00714A50" w:rsidRPr="00AE07F2" w:rsidRDefault="00714A50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CBA18" w14:textId="07974903" w:rsidR="00714A50" w:rsidRDefault="00CB03E6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Degradácia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C180A" w14:textId="5C843827" w:rsidR="00714A50" w:rsidRPr="00FA64B9" w:rsidRDefault="00FA64B9" w:rsidP="00FA64B9">
            <w:pPr>
              <w:suppressAutoHyphens w:val="0"/>
              <w:autoSpaceDN/>
              <w:spacing w:after="0"/>
              <w:jc w:val="both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proofErr w:type="spellStart"/>
            <w:r w:rsidRPr="00FA64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fotovoltický</w:t>
            </w:r>
            <w:proofErr w:type="spellEnd"/>
            <w:r w:rsidRPr="00FA64B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panel si musí zachovať aspoň 80% výkonu po 20 rokoch nepretržitej prevádzky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</w:tcPr>
          <w:p w14:paraId="5E3311FF" w14:textId="77777777" w:rsidR="00714A50" w:rsidRPr="00AE07F2" w:rsidRDefault="00714A50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</w:tcPr>
          <w:p w14:paraId="68463FB9" w14:textId="77777777" w:rsidR="00714A50" w:rsidRPr="00AE07F2" w:rsidRDefault="00714A50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077F1C" w14:textId="77777777" w:rsidR="00714A50" w:rsidRPr="002A5011" w:rsidRDefault="00714A50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A44C62" w14:textId="77777777" w:rsidR="00714A50" w:rsidRPr="00AE07F2" w:rsidRDefault="00714A50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R="00AE07F2" w:rsidRPr="00AE07F2" w14:paraId="2D880C07" w14:textId="77777777" w:rsidTr="002A5011">
        <w:trPr>
          <w:trHeight w:val="285"/>
        </w:trPr>
        <w:tc>
          <w:tcPr>
            <w:tcW w:w="14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3F2FF2F2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  <w:t xml:space="preserve">Konštrukcia </w:t>
            </w:r>
            <w:proofErr w:type="spellStart"/>
            <w:r w:rsidRPr="00AE07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  <w:t>fotovoltických</w:t>
            </w:r>
            <w:proofErr w:type="spellEnd"/>
            <w:r w:rsidRPr="00AE07F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  <w:t xml:space="preserve"> panelov:</w:t>
            </w:r>
          </w:p>
        </w:tc>
      </w:tr>
      <w:tr w:rsidR="00AE07F2" w:rsidRPr="00AE07F2" w14:paraId="31490084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22CE0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08064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Mechanická zaťažiteľnosť snehom (per panel)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A4F34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5.400 Pa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6A8D2D51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45107BCE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6A5F96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1B77D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Predbežné technické riešenie</w:t>
            </w:r>
          </w:p>
        </w:tc>
      </w:tr>
      <w:tr w:rsidR="00AE07F2" w:rsidRPr="00AE07F2" w14:paraId="7CBF7B20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59414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EB215" w14:textId="77777777" w:rsidR="00AE07F2" w:rsidRPr="00AE07F2" w:rsidRDefault="00AE07F2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Mechanická zaťažiteľnosť vetrom (per panel)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2C246" w14:textId="6A63C205" w:rsidR="00AE07F2" w:rsidRPr="00AE07F2" w:rsidRDefault="00FA6BC1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FA6BC1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sk-SK"/>
              </w:rPr>
              <w:t>2 400</w:t>
            </w:r>
            <w:r w:rsidR="00AE07F2" w:rsidRPr="00FA6BC1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sk-SK"/>
              </w:rPr>
              <w:t xml:space="preserve"> Pa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7A93A775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  <w:hideMark/>
          </w:tcPr>
          <w:p w14:paraId="0D8C1DE8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63FE0F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668CE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AE07F2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Predbežné technické riešenie</w:t>
            </w:r>
          </w:p>
        </w:tc>
      </w:tr>
      <w:tr w:rsidR="006C67B0" w:rsidRPr="00AE07F2" w14:paraId="3A8C5D54" w14:textId="77777777" w:rsidTr="002A5011">
        <w:trPr>
          <w:gridAfter w:val="1"/>
          <w:wAfter w:w="13" w:type="dxa"/>
          <w:trHeight w:val="255"/>
        </w:trPr>
        <w:tc>
          <w:tcPr>
            <w:tcW w:w="1486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A820F" w14:textId="616F33C6" w:rsidR="006C67B0" w:rsidRPr="002A5011" w:rsidRDefault="00A15517" w:rsidP="00A15517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</w:pPr>
            <w:r w:rsidRPr="002A501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sk-SK"/>
              </w:rPr>
              <w:t>Menič napätia</w:t>
            </w:r>
          </w:p>
        </w:tc>
      </w:tr>
      <w:tr w:rsidR="006C67B0" w:rsidRPr="00AE07F2" w14:paraId="524F2A84" w14:textId="77777777" w:rsidTr="002A5011">
        <w:trPr>
          <w:gridAfter w:val="1"/>
          <w:wAfter w:w="13" w:type="dxa"/>
          <w:trHeight w:val="2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82F13" w14:textId="72CBCB25" w:rsidR="006C67B0" w:rsidRPr="00AE07F2" w:rsidRDefault="00A15517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lastRenderedPageBreak/>
              <w:t>14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2CEE1" w14:textId="7499B26B" w:rsidR="006C67B0" w:rsidRPr="00AE07F2" w:rsidRDefault="00A15517" w:rsidP="00AE07F2">
            <w:pPr>
              <w:suppressAutoHyphens w:val="0"/>
              <w:autoSpaceDN/>
              <w:spacing w:after="0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Účinnosť </w:t>
            </w:r>
            <w:r w:rsidR="002A5011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enič</w:t>
            </w:r>
            <w:r w:rsidR="002A5011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 xml:space="preserve"> napätia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778BEB" w14:textId="4426B85A" w:rsidR="006C67B0" w:rsidRPr="00AE07F2" w:rsidRDefault="002A5011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85%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</w:tcPr>
          <w:p w14:paraId="173F8BB8" w14:textId="77777777" w:rsidR="006C67B0" w:rsidRPr="00AE07F2" w:rsidRDefault="006C67B0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vAlign w:val="center"/>
          </w:tcPr>
          <w:p w14:paraId="7BDFC10C" w14:textId="77777777" w:rsidR="006C67B0" w:rsidRPr="00AE07F2" w:rsidRDefault="006C67B0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FDD3D5" w14:textId="77777777" w:rsidR="006C67B0" w:rsidRPr="002A5011" w:rsidRDefault="006C67B0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47091" w14:textId="4C5C86FE" w:rsidR="006C67B0" w:rsidRPr="00AE07F2" w:rsidRDefault="002A5011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r w:rsidRPr="002A5011"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  <w:t>Predbežné technické riešenie</w:t>
            </w:r>
          </w:p>
        </w:tc>
      </w:tr>
      <w:tr w:rsidR="00AE07F2" w:rsidRPr="00AE07F2" w14:paraId="1B5A1C0F" w14:textId="77777777" w:rsidTr="00AE07F2">
        <w:trPr>
          <w:gridAfter w:val="1"/>
          <w:wAfter w:w="13" w:type="dxa"/>
          <w:trHeight w:val="57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38817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B1CC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B7FA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B5A1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CA16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9DB7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3225E" w14:textId="77777777" w:rsidR="00AE07F2" w:rsidRPr="00AE07F2" w:rsidRDefault="00AE07F2" w:rsidP="00AE07F2">
            <w:pPr>
              <w:suppressAutoHyphens w:val="0"/>
              <w:autoSpaceDN/>
              <w:spacing w:after="0"/>
              <w:jc w:val="center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</w:tbl>
    <w:p w14:paraId="0036F9D9" w14:textId="77777777" w:rsidR="00A367E9" w:rsidRDefault="00A367E9">
      <w:pPr>
        <w:rPr>
          <w:rFonts w:cs="Calibri"/>
          <w:sz w:val="20"/>
          <w:szCs w:val="20"/>
        </w:rPr>
      </w:pPr>
    </w:p>
    <w:p w14:paraId="51E7F0F4" w14:textId="01038CA3" w:rsidR="008D3A46" w:rsidRDefault="00660B62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Dolu podpísaný čestne prehlasujem, že:</w:t>
      </w:r>
    </w:p>
    <w:p w14:paraId="51E7F0F5" w14:textId="5F406CDF" w:rsidR="008D3A46" w:rsidRDefault="00660B62">
      <w:pPr>
        <w:ind w:left="567" w:hanging="567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  <w:t xml:space="preserve">Riešenie uvedené v tejto cenovej ponuke zodpovedá svojimi parametrami špecifikácii a požiadavkám </w:t>
      </w:r>
      <w:r w:rsidR="00A31A51">
        <w:rPr>
          <w:rFonts w:cs="Calibri"/>
          <w:sz w:val="20"/>
          <w:szCs w:val="20"/>
        </w:rPr>
        <w:t>obstarávateľ</w:t>
      </w:r>
      <w:r w:rsidR="007C2DC3">
        <w:rPr>
          <w:rFonts w:cs="Calibri"/>
          <w:sz w:val="20"/>
          <w:szCs w:val="20"/>
        </w:rPr>
        <w:t>a</w:t>
      </w:r>
      <w:r>
        <w:rPr>
          <w:rFonts w:cs="Calibri"/>
          <w:sz w:val="20"/>
          <w:szCs w:val="20"/>
        </w:rPr>
        <w:t xml:space="preserve"> na predmet zákazky a požadovaným náležitostiam uvedeným v súťažných podkladoch.</w:t>
      </w:r>
    </w:p>
    <w:p w14:paraId="51E7F0F6" w14:textId="77777777" w:rsidR="008D3A46" w:rsidRDefault="008D3A46">
      <w:pPr>
        <w:rPr>
          <w:rFonts w:cs="Calibri"/>
          <w:sz w:val="20"/>
          <w:szCs w:val="20"/>
        </w:rPr>
      </w:pPr>
    </w:p>
    <w:p w14:paraId="51E7F0F7" w14:textId="77777777" w:rsidR="008D3A46" w:rsidRDefault="00660B62">
      <w:pPr>
        <w:ind w:left="4678" w:hanging="4678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V ……………….…….., dňa ....................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D3A46" w14:paraId="51E7F0FA" w14:textId="77777777">
        <w:trPr>
          <w:trHeight w:val="567"/>
        </w:trPr>
        <w:tc>
          <w:tcPr>
            <w:tcW w:w="4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7F0F8" w14:textId="77777777" w:rsidR="008D3A46" w:rsidRDefault="008D3A46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453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7F0F9" w14:textId="77777777" w:rsidR="008D3A46" w:rsidRDefault="008D3A46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</w:tr>
      <w:tr w:rsidR="008D3A46" w14:paraId="51E7F0FD" w14:textId="77777777">
        <w:tc>
          <w:tcPr>
            <w:tcW w:w="4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7F0FB" w14:textId="77777777" w:rsidR="008D3A46" w:rsidRDefault="008D3A46">
            <w:pPr>
              <w:spacing w:after="0"/>
              <w:rPr>
                <w:rFonts w:cs="Calibri"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7F0FC" w14:textId="65736D60" w:rsidR="008D3A46" w:rsidRDefault="00660B62">
            <w:pPr>
              <w:spacing w:after="0"/>
              <w:jc w:val="center"/>
              <w:rPr>
                <w:rFonts w:cs="Calibri"/>
                <w:i/>
                <w:sz w:val="20"/>
                <w:szCs w:val="20"/>
              </w:rPr>
            </w:pPr>
            <w:r>
              <w:rPr>
                <w:rFonts w:cs="Calibri"/>
                <w:i/>
                <w:sz w:val="20"/>
                <w:szCs w:val="20"/>
              </w:rPr>
              <w:t xml:space="preserve">vypísať meno, priezvisko a funkciu </w:t>
            </w:r>
            <w:r>
              <w:rPr>
                <w:rFonts w:cs="Calibri"/>
                <w:i/>
                <w:sz w:val="20"/>
                <w:szCs w:val="20"/>
              </w:rPr>
              <w:br/>
              <w:t>oprávnenej osoby</w:t>
            </w:r>
            <w:r w:rsidR="007C2DC3">
              <w:rPr>
                <w:rFonts w:cs="Calibri"/>
                <w:i/>
                <w:sz w:val="20"/>
                <w:szCs w:val="20"/>
              </w:rPr>
              <w:t xml:space="preserve"> uchádzača</w:t>
            </w:r>
          </w:p>
        </w:tc>
      </w:tr>
    </w:tbl>
    <w:p w14:paraId="51E7F0FE" w14:textId="77777777" w:rsidR="008D3A46" w:rsidRDefault="00660B62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Poznámka:</w:t>
      </w:r>
    </w:p>
    <w:p w14:paraId="51E7F0FF" w14:textId="4CF5715F" w:rsidR="008D3A46" w:rsidRDefault="00660B62">
      <w:pPr>
        <w:ind w:left="284" w:hanging="284"/>
      </w:pPr>
      <w:r>
        <w:rPr>
          <w:rFonts w:cs="Calibri"/>
          <w:sz w:val="20"/>
          <w:szCs w:val="20"/>
        </w:rPr>
        <w:t>-</w:t>
      </w:r>
      <w:r>
        <w:rPr>
          <w:rFonts w:cs="Calibri"/>
          <w:sz w:val="20"/>
          <w:szCs w:val="20"/>
        </w:rPr>
        <w:tab/>
        <w:t xml:space="preserve">podpis </w:t>
      </w:r>
      <w:r w:rsidR="007C2DC3">
        <w:rPr>
          <w:rFonts w:cs="Calibri"/>
          <w:sz w:val="20"/>
          <w:szCs w:val="20"/>
        </w:rPr>
        <w:t>uchádzača</w:t>
      </w:r>
      <w:r>
        <w:rPr>
          <w:rFonts w:cs="Calibri"/>
          <w:sz w:val="20"/>
          <w:szCs w:val="20"/>
        </w:rPr>
        <w:t xml:space="preserve"> alebo osoby oprávnenej konať za </w:t>
      </w:r>
      <w:r w:rsidR="007C2DC3">
        <w:rPr>
          <w:rFonts w:cs="Calibri"/>
          <w:sz w:val="20"/>
          <w:szCs w:val="20"/>
        </w:rPr>
        <w:t>uchádzača</w:t>
      </w:r>
      <w:r>
        <w:rPr>
          <w:rFonts w:cs="Calibri"/>
          <w:sz w:val="20"/>
          <w:szCs w:val="20"/>
        </w:rPr>
        <w:t xml:space="preserve"> (v prípade skupiny dodávateľov podpis každého člena skupiny dodávateľov</w:t>
      </w:r>
    </w:p>
    <w:sectPr w:rsidR="008D3A46" w:rsidSect="00AE07F2"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C654B" w14:textId="77777777" w:rsidR="004E3651" w:rsidRDefault="004E3651">
      <w:pPr>
        <w:spacing w:after="0"/>
      </w:pPr>
      <w:r>
        <w:separator/>
      </w:r>
    </w:p>
  </w:endnote>
  <w:endnote w:type="continuationSeparator" w:id="0">
    <w:p w14:paraId="605EA895" w14:textId="77777777" w:rsidR="004E3651" w:rsidRDefault="004E36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F5E1E" w14:textId="77777777" w:rsidR="004E3651" w:rsidRDefault="004E365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EED6276" w14:textId="77777777" w:rsidR="004E3651" w:rsidRDefault="004E36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0BB"/>
    <w:multiLevelType w:val="multilevel"/>
    <w:tmpl w:val="78A49E9C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4E13808"/>
    <w:multiLevelType w:val="multilevel"/>
    <w:tmpl w:val="7A8AA6E8"/>
    <w:styleLink w:val="WWOutlineListStyle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7E73B81"/>
    <w:multiLevelType w:val="multilevel"/>
    <w:tmpl w:val="0DC245F2"/>
    <w:styleLink w:val="WWOutlineListStyl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E120FA"/>
    <w:multiLevelType w:val="multilevel"/>
    <w:tmpl w:val="93C8091E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DB73E3A"/>
    <w:multiLevelType w:val="multilevel"/>
    <w:tmpl w:val="E37CD1C0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FFE14DA"/>
    <w:multiLevelType w:val="multilevel"/>
    <w:tmpl w:val="6B90DC38"/>
    <w:styleLink w:val="WWOutlineListStyle1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3F017B8"/>
    <w:multiLevelType w:val="hybridMultilevel"/>
    <w:tmpl w:val="3D229FDC"/>
    <w:lvl w:ilvl="0" w:tplc="3902695C">
      <w:start w:val="1"/>
      <w:numFmt w:val="lowerLetter"/>
      <w:lvlText w:val="%1)"/>
      <w:lvlJc w:val="left"/>
      <w:pPr>
        <w:ind w:left="720" w:hanging="360"/>
      </w:pPr>
      <w:rPr>
        <w:rFonts w:ascii="Arial"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9110B"/>
    <w:multiLevelType w:val="multilevel"/>
    <w:tmpl w:val="0942ACAE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9DF2E09"/>
    <w:multiLevelType w:val="multilevel"/>
    <w:tmpl w:val="87C2C6CA"/>
    <w:styleLink w:val="WWOutlineListStyle13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B874554"/>
    <w:multiLevelType w:val="multilevel"/>
    <w:tmpl w:val="C420B0E6"/>
    <w:styleLink w:val="WWOutlineListStyle6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E380891"/>
    <w:multiLevelType w:val="multilevel"/>
    <w:tmpl w:val="B20AC450"/>
    <w:styleLink w:val="WWOutlineListStyle6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4B86D33"/>
    <w:multiLevelType w:val="multilevel"/>
    <w:tmpl w:val="3356ECF0"/>
    <w:styleLink w:val="WWOutlineListStyle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57E10FB"/>
    <w:multiLevelType w:val="multilevel"/>
    <w:tmpl w:val="26980CF2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7DE181B"/>
    <w:multiLevelType w:val="multilevel"/>
    <w:tmpl w:val="DBF62042"/>
    <w:styleLink w:val="WWOutlineListStyle6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CA458DC"/>
    <w:multiLevelType w:val="multilevel"/>
    <w:tmpl w:val="61125C9A"/>
    <w:styleLink w:val="WWOutlineListStyl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11B1B33"/>
    <w:multiLevelType w:val="multilevel"/>
    <w:tmpl w:val="6632E26A"/>
    <w:styleLink w:val="WWOutlineListStyl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C3D2178"/>
    <w:multiLevelType w:val="multilevel"/>
    <w:tmpl w:val="870405A4"/>
    <w:styleLink w:val="WWOutlineListStyle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80B0C67"/>
    <w:multiLevelType w:val="multilevel"/>
    <w:tmpl w:val="E18A137C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FAB296E"/>
    <w:multiLevelType w:val="multilevel"/>
    <w:tmpl w:val="51628896"/>
    <w:styleLink w:val="WWOutlineListStyle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94054657">
    <w:abstractNumId w:val="8"/>
  </w:num>
  <w:num w:numId="2" w16cid:durableId="1585409889">
    <w:abstractNumId w:val="11"/>
  </w:num>
  <w:num w:numId="3" w16cid:durableId="51463115">
    <w:abstractNumId w:val="5"/>
  </w:num>
  <w:num w:numId="4" w16cid:durableId="1107582766">
    <w:abstractNumId w:val="17"/>
  </w:num>
  <w:num w:numId="5" w16cid:durableId="945772656">
    <w:abstractNumId w:val="14"/>
  </w:num>
  <w:num w:numId="6" w16cid:durableId="1541746083">
    <w:abstractNumId w:val="18"/>
  </w:num>
  <w:num w:numId="7" w16cid:durableId="405230444">
    <w:abstractNumId w:val="7"/>
  </w:num>
  <w:num w:numId="8" w16cid:durableId="1730493983">
    <w:abstractNumId w:val="2"/>
  </w:num>
  <w:num w:numId="9" w16cid:durableId="1307852832">
    <w:abstractNumId w:val="12"/>
  </w:num>
  <w:num w:numId="10" w16cid:durableId="147404943">
    <w:abstractNumId w:val="0"/>
  </w:num>
  <w:num w:numId="11" w16cid:durableId="218563589">
    <w:abstractNumId w:val="4"/>
  </w:num>
  <w:num w:numId="12" w16cid:durableId="1044669549">
    <w:abstractNumId w:val="3"/>
  </w:num>
  <w:num w:numId="13" w16cid:durableId="411121041">
    <w:abstractNumId w:val="1"/>
  </w:num>
  <w:num w:numId="14" w16cid:durableId="259529590">
    <w:abstractNumId w:val="15"/>
  </w:num>
  <w:num w:numId="15" w16cid:durableId="1917350608">
    <w:abstractNumId w:val="9"/>
  </w:num>
  <w:num w:numId="16" w16cid:durableId="1338117345">
    <w:abstractNumId w:val="16"/>
  </w:num>
  <w:num w:numId="17" w16cid:durableId="1182277754">
    <w:abstractNumId w:val="10"/>
  </w:num>
  <w:num w:numId="18" w16cid:durableId="239798943">
    <w:abstractNumId w:val="13"/>
  </w:num>
  <w:num w:numId="19" w16cid:durableId="3200853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A46"/>
    <w:rsid w:val="000965EA"/>
    <w:rsid w:val="000968B0"/>
    <w:rsid w:val="000B758F"/>
    <w:rsid w:val="001B1C79"/>
    <w:rsid w:val="002467EB"/>
    <w:rsid w:val="00290151"/>
    <w:rsid w:val="002A5011"/>
    <w:rsid w:val="00311941"/>
    <w:rsid w:val="00360650"/>
    <w:rsid w:val="0037275F"/>
    <w:rsid w:val="00397BA1"/>
    <w:rsid w:val="003B2A1F"/>
    <w:rsid w:val="003C06DA"/>
    <w:rsid w:val="004E3651"/>
    <w:rsid w:val="00567466"/>
    <w:rsid w:val="00660B62"/>
    <w:rsid w:val="00696F00"/>
    <w:rsid w:val="006C67B0"/>
    <w:rsid w:val="00711283"/>
    <w:rsid w:val="00714A50"/>
    <w:rsid w:val="00785550"/>
    <w:rsid w:val="007C2DC3"/>
    <w:rsid w:val="00845F91"/>
    <w:rsid w:val="008D3A46"/>
    <w:rsid w:val="00A15517"/>
    <w:rsid w:val="00A31A51"/>
    <w:rsid w:val="00A367E9"/>
    <w:rsid w:val="00AE07F2"/>
    <w:rsid w:val="00AE25E4"/>
    <w:rsid w:val="00AF391F"/>
    <w:rsid w:val="00C92A98"/>
    <w:rsid w:val="00CB03E6"/>
    <w:rsid w:val="00CB5C8E"/>
    <w:rsid w:val="00E634D8"/>
    <w:rsid w:val="00FA64B9"/>
    <w:rsid w:val="00FA6BC1"/>
    <w:rsid w:val="5B09FF94"/>
    <w:rsid w:val="6BA17B66"/>
    <w:rsid w:val="7781D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7E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</w:pPr>
  </w:style>
  <w:style w:type="paragraph" w:styleId="Nadpis1">
    <w:name w:val="heading 1"/>
    <w:basedOn w:val="Normlny"/>
    <w:next w:val="Normlny"/>
    <w:uiPriority w:val="9"/>
    <w:qFormat/>
    <w:pPr>
      <w:keepNext/>
      <w:numPr>
        <w:numId w:val="1"/>
      </w:numPr>
      <w:spacing w:before="480" w:after="120"/>
      <w:jc w:val="both"/>
      <w:outlineLvl w:val="0"/>
    </w:pPr>
    <w:rPr>
      <w:rFonts w:ascii="Arial" w:eastAsia="Times New Roman" w:hAnsi="Arial"/>
      <w:b/>
      <w:caps/>
      <w:kern w:val="3"/>
      <w:sz w:val="28"/>
      <w:szCs w:val="2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numPr>
        <w:ilvl w:val="1"/>
        <w:numId w:val="1"/>
      </w:numPr>
      <w:spacing w:before="360" w:after="120"/>
      <w:jc w:val="both"/>
      <w:outlineLvl w:val="1"/>
    </w:pPr>
    <w:rPr>
      <w:rFonts w:ascii="Arial" w:eastAsia="Times New Roman" w:hAnsi="Arial"/>
      <w:b/>
      <w:caps/>
      <w:kern w:val="3"/>
      <w:sz w:val="24"/>
      <w:szCs w:val="24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numPr>
        <w:ilvl w:val="2"/>
        <w:numId w:val="1"/>
      </w:numPr>
      <w:tabs>
        <w:tab w:val="left" w:pos="-17361"/>
      </w:tabs>
      <w:spacing w:before="240" w:after="60"/>
      <w:jc w:val="both"/>
      <w:outlineLvl w:val="2"/>
    </w:pPr>
    <w:rPr>
      <w:rFonts w:ascii="Arial" w:eastAsia="Times New Roman" w:hAnsi="Arial"/>
      <w:b/>
      <w:caps/>
      <w:kern w:val="3"/>
      <w:sz w:val="28"/>
      <w:szCs w:val="20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eastAsia="Times New Roman" w:hAnsi="Arial"/>
      <w:b/>
      <w:caps/>
      <w:kern w:val="3"/>
      <w:sz w:val="24"/>
      <w:szCs w:val="20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numPr>
        <w:ilvl w:val="4"/>
        <w:numId w:val="1"/>
      </w:numPr>
      <w:spacing w:before="240" w:after="60"/>
      <w:jc w:val="both"/>
      <w:outlineLvl w:val="4"/>
    </w:pPr>
    <w:rPr>
      <w:rFonts w:ascii="Arial" w:eastAsia="Times New Roman" w:hAnsi="Arial"/>
      <w:kern w:val="3"/>
      <w:sz w:val="24"/>
      <w:szCs w:val="20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numPr>
        <w:ilvl w:val="5"/>
        <w:numId w:val="1"/>
      </w:numPr>
      <w:spacing w:before="240" w:after="60"/>
      <w:jc w:val="both"/>
      <w:outlineLvl w:val="5"/>
    </w:pPr>
    <w:rPr>
      <w:rFonts w:ascii="Arial" w:eastAsia="Times New Roman" w:hAnsi="Arial"/>
      <w:i/>
      <w:kern w:val="3"/>
      <w:szCs w:val="20"/>
    </w:rPr>
  </w:style>
  <w:style w:type="paragraph" w:styleId="Nadpis7">
    <w:name w:val="heading 7"/>
    <w:basedOn w:val="Normlny"/>
    <w:next w:val="Normlny"/>
    <w:pPr>
      <w:keepNext/>
      <w:numPr>
        <w:ilvl w:val="6"/>
        <w:numId w:val="1"/>
      </w:numPr>
      <w:spacing w:before="240" w:after="60"/>
      <w:jc w:val="both"/>
      <w:outlineLvl w:val="6"/>
    </w:pPr>
    <w:rPr>
      <w:rFonts w:ascii="Arial" w:eastAsia="Times New Roman" w:hAnsi="Arial"/>
      <w:kern w:val="3"/>
      <w:sz w:val="20"/>
      <w:szCs w:val="20"/>
    </w:rPr>
  </w:style>
  <w:style w:type="paragraph" w:styleId="Nadpis8">
    <w:name w:val="heading 8"/>
    <w:basedOn w:val="Normlny"/>
    <w:next w:val="Normlny"/>
    <w:pPr>
      <w:keepNext/>
      <w:numPr>
        <w:ilvl w:val="7"/>
        <w:numId w:val="1"/>
      </w:numPr>
      <w:spacing w:before="240" w:after="60"/>
      <w:jc w:val="both"/>
      <w:outlineLvl w:val="7"/>
    </w:pPr>
    <w:rPr>
      <w:rFonts w:ascii="Arial" w:eastAsia="Times New Roman" w:hAnsi="Arial"/>
      <w:i/>
      <w:kern w:val="3"/>
      <w:sz w:val="20"/>
      <w:szCs w:val="20"/>
    </w:rPr>
  </w:style>
  <w:style w:type="paragraph" w:styleId="Nadpis9">
    <w:name w:val="heading 9"/>
    <w:basedOn w:val="Normlny"/>
    <w:next w:val="Normlny"/>
    <w:pPr>
      <w:keepNext/>
      <w:numPr>
        <w:ilvl w:val="8"/>
        <w:numId w:val="1"/>
      </w:numPr>
      <w:spacing w:before="240" w:after="60"/>
      <w:jc w:val="both"/>
      <w:outlineLvl w:val="8"/>
    </w:pPr>
    <w:rPr>
      <w:rFonts w:ascii="Arial" w:eastAsia="Times New Roman" w:hAnsi="Arial"/>
      <w:i/>
      <w:kern w:val="3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WWOutlineListStyle13">
    <w:name w:val="WW_OutlineListStyle_13"/>
    <w:basedOn w:val="Bezzoznamu"/>
    <w:pPr>
      <w:numPr>
        <w:numId w:val="1"/>
      </w:numPr>
    </w:pPr>
  </w:style>
  <w:style w:type="paragraph" w:customStyle="1" w:styleId="Normln">
    <w:name w:val="Normální"/>
  </w:style>
  <w:style w:type="character" w:customStyle="1" w:styleId="Standardnpsmoodstavce">
    <w:name w:val="Standardní písmo odstavce"/>
  </w:style>
  <w:style w:type="paragraph" w:styleId="Bezriadkovania">
    <w:name w:val="No Spacing"/>
    <w:pPr>
      <w:suppressAutoHyphens/>
      <w:spacing w:after="0"/>
    </w:pPr>
    <w:rPr>
      <w:rFonts w:ascii="Arial" w:eastAsia="Times New Roman" w:hAnsi="Arial"/>
      <w:sz w:val="24"/>
      <w:szCs w:val="20"/>
      <w:lang w:val="cs-CZ" w:eastAsia="cs-CZ"/>
    </w:rPr>
  </w:style>
  <w:style w:type="paragraph" w:styleId="Odsekzoznamu">
    <w:name w:val="List Paragraph"/>
    <w:basedOn w:val="Normlny"/>
    <w:pPr>
      <w:ind w:left="720"/>
    </w:pPr>
  </w:style>
  <w:style w:type="character" w:customStyle="1" w:styleId="Nadpis1Char">
    <w:name w:val="Nadpis 1 Char"/>
    <w:basedOn w:val="Predvolenpsmoodseku"/>
    <w:rPr>
      <w:rFonts w:ascii="Arial" w:eastAsia="Times New Roman" w:hAnsi="Arial" w:cs="Times New Roman"/>
      <w:b/>
      <w:caps/>
      <w:kern w:val="3"/>
      <w:sz w:val="36"/>
      <w:szCs w:val="20"/>
    </w:rPr>
  </w:style>
  <w:style w:type="character" w:customStyle="1" w:styleId="Nadpis2Char">
    <w:name w:val="Nadpis 2 Char"/>
    <w:basedOn w:val="Predvolenpsmoodseku"/>
    <w:rPr>
      <w:rFonts w:ascii="Arial" w:eastAsia="Times New Roman" w:hAnsi="Arial" w:cs="Times New Roman"/>
      <w:b/>
      <w:caps/>
      <w:kern w:val="3"/>
      <w:sz w:val="32"/>
      <w:szCs w:val="20"/>
    </w:rPr>
  </w:style>
  <w:style w:type="character" w:customStyle="1" w:styleId="Nadpis3Char">
    <w:name w:val="Nadpis 3 Char"/>
    <w:basedOn w:val="Predvolenpsmoodseku"/>
    <w:rPr>
      <w:rFonts w:ascii="Arial" w:eastAsia="Times New Roman" w:hAnsi="Arial" w:cs="Times New Roman"/>
      <w:b/>
      <w:caps/>
      <w:kern w:val="3"/>
      <w:sz w:val="28"/>
      <w:szCs w:val="20"/>
    </w:rPr>
  </w:style>
  <w:style w:type="character" w:customStyle="1" w:styleId="Nadpis4Char">
    <w:name w:val="Nadpis 4 Char"/>
    <w:basedOn w:val="Predvolenpsmoodseku"/>
    <w:rPr>
      <w:rFonts w:ascii="Arial" w:eastAsia="Times New Roman" w:hAnsi="Arial" w:cs="Times New Roman"/>
      <w:b/>
      <w:caps/>
      <w:kern w:val="3"/>
      <w:sz w:val="24"/>
      <w:szCs w:val="20"/>
    </w:rPr>
  </w:style>
  <w:style w:type="character" w:customStyle="1" w:styleId="Nadpis5Char">
    <w:name w:val="Nadpis 5 Char"/>
    <w:basedOn w:val="Predvolenpsmoodseku"/>
    <w:rPr>
      <w:rFonts w:ascii="Arial" w:eastAsia="Times New Roman" w:hAnsi="Arial" w:cs="Times New Roman"/>
      <w:kern w:val="3"/>
      <w:sz w:val="24"/>
      <w:szCs w:val="20"/>
    </w:rPr>
  </w:style>
  <w:style w:type="character" w:customStyle="1" w:styleId="Nadpis6Char">
    <w:name w:val="Nadpis 6 Char"/>
    <w:basedOn w:val="Predvolenpsmoodseku"/>
    <w:rPr>
      <w:rFonts w:ascii="Arial" w:eastAsia="Times New Roman" w:hAnsi="Arial" w:cs="Times New Roman"/>
      <w:i/>
      <w:kern w:val="3"/>
      <w:szCs w:val="20"/>
    </w:rPr>
  </w:style>
  <w:style w:type="character" w:customStyle="1" w:styleId="Nadpis7Char">
    <w:name w:val="Nadpis 7 Char"/>
    <w:basedOn w:val="Predvolenpsmoodseku"/>
    <w:rPr>
      <w:rFonts w:ascii="Arial" w:eastAsia="Times New Roman" w:hAnsi="Arial" w:cs="Times New Roman"/>
      <w:kern w:val="3"/>
      <w:sz w:val="20"/>
      <w:szCs w:val="20"/>
    </w:rPr>
  </w:style>
  <w:style w:type="character" w:customStyle="1" w:styleId="Nadpis8Char">
    <w:name w:val="Nadpis 8 Char"/>
    <w:basedOn w:val="Predvolenpsmoodseku"/>
    <w:rPr>
      <w:rFonts w:ascii="Arial" w:eastAsia="Times New Roman" w:hAnsi="Arial" w:cs="Times New Roman"/>
      <w:i/>
      <w:kern w:val="3"/>
      <w:sz w:val="20"/>
      <w:szCs w:val="20"/>
    </w:rPr>
  </w:style>
  <w:style w:type="character" w:customStyle="1" w:styleId="Nadpis9Char">
    <w:name w:val="Nadpis 9 Char"/>
    <w:basedOn w:val="Predvolenpsmoodseku"/>
    <w:rPr>
      <w:rFonts w:ascii="Arial" w:eastAsia="Times New Roman" w:hAnsi="Arial" w:cs="Times New Roman"/>
      <w:i/>
      <w:kern w:val="3"/>
      <w:sz w:val="18"/>
      <w:szCs w:val="20"/>
    </w:rPr>
  </w:style>
  <w:style w:type="paragraph" w:customStyle="1" w:styleId="paragraph">
    <w:name w:val="paragraph"/>
    <w:basedOn w:val="Normlny"/>
    <w:pPr>
      <w:spacing w:before="100" w:after="10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Predvolenpsmoodseku"/>
  </w:style>
  <w:style w:type="character" w:customStyle="1" w:styleId="eop">
    <w:name w:val="eop"/>
    <w:basedOn w:val="Predvolenpsmoodseku"/>
  </w:style>
  <w:style w:type="character" w:customStyle="1" w:styleId="Odkaznakoment">
    <w:name w:val="Odkaz na komentář"/>
    <w:basedOn w:val="Standardnpsmoodstavce"/>
    <w:rPr>
      <w:sz w:val="16"/>
      <w:szCs w:val="16"/>
    </w:rPr>
  </w:style>
  <w:style w:type="paragraph" w:customStyle="1" w:styleId="Textkomente">
    <w:name w:val="Text komentáře"/>
    <w:basedOn w:val="Normln"/>
    <w:rPr>
      <w:sz w:val="20"/>
      <w:szCs w:val="20"/>
    </w:rPr>
  </w:style>
  <w:style w:type="character" w:customStyle="1" w:styleId="TextkomenteChar">
    <w:name w:val="Text komentáře Char"/>
    <w:basedOn w:val="Standardnpsmoodstavce"/>
    <w:rPr>
      <w:sz w:val="20"/>
      <w:szCs w:val="20"/>
    </w:rPr>
  </w:style>
  <w:style w:type="paragraph" w:customStyle="1" w:styleId="Pedmtkomente">
    <w:name w:val="Předmět komentáře"/>
    <w:basedOn w:val="Textkomente"/>
    <w:next w:val="Textkomente"/>
    <w:rPr>
      <w:b/>
      <w:bCs/>
    </w:rPr>
  </w:style>
  <w:style w:type="character" w:customStyle="1" w:styleId="PedmtkomenteChar">
    <w:name w:val="Předmět komentáře Char"/>
    <w:basedOn w:val="TextkomenteChar"/>
    <w:rPr>
      <w:b/>
      <w:bCs/>
      <w:sz w:val="20"/>
      <w:szCs w:val="20"/>
    </w:rPr>
  </w:style>
  <w:style w:type="paragraph" w:customStyle="1" w:styleId="Revize">
    <w:name w:val="Revize"/>
    <w:pPr>
      <w:spacing w:after="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</w:style>
  <w:style w:type="character" w:customStyle="1" w:styleId="OdsekzoznamuChar">
    <w:name w:val="Odsek zoznamu Char"/>
  </w:style>
  <w:style w:type="numbering" w:customStyle="1" w:styleId="WWOutlineListStyle12">
    <w:name w:val="WW_OutlineListStyle_12"/>
    <w:basedOn w:val="Bezzoznamu"/>
    <w:pPr>
      <w:numPr>
        <w:numId w:val="2"/>
      </w:numPr>
    </w:pPr>
  </w:style>
  <w:style w:type="numbering" w:customStyle="1" w:styleId="WWOutlineListStyle11">
    <w:name w:val="WW_OutlineListStyle_11"/>
    <w:basedOn w:val="Bezzoznamu"/>
    <w:pPr>
      <w:numPr>
        <w:numId w:val="3"/>
      </w:numPr>
    </w:pPr>
  </w:style>
  <w:style w:type="numbering" w:customStyle="1" w:styleId="WWOutlineListStyle10">
    <w:name w:val="WW_OutlineListStyle_10"/>
    <w:basedOn w:val="Bezzoznamu"/>
    <w:pPr>
      <w:numPr>
        <w:numId w:val="4"/>
      </w:numPr>
    </w:pPr>
  </w:style>
  <w:style w:type="numbering" w:customStyle="1" w:styleId="WWOutlineListStyle8">
    <w:name w:val="WW_OutlineListStyle_8"/>
    <w:basedOn w:val="Bezzoznamu"/>
    <w:pPr>
      <w:numPr>
        <w:numId w:val="5"/>
      </w:numPr>
    </w:pPr>
  </w:style>
  <w:style w:type="numbering" w:customStyle="1" w:styleId="WWOutlineListStyle7">
    <w:name w:val="WW_OutlineListStyle_7"/>
    <w:basedOn w:val="Bezzoznamu"/>
    <w:pPr>
      <w:numPr>
        <w:numId w:val="6"/>
      </w:numPr>
    </w:pPr>
  </w:style>
  <w:style w:type="numbering" w:customStyle="1" w:styleId="WWOutlineListStyle5">
    <w:name w:val="WW_OutlineListStyle_5"/>
    <w:basedOn w:val="Bezzoznamu"/>
    <w:pPr>
      <w:numPr>
        <w:numId w:val="7"/>
      </w:numPr>
    </w:pPr>
  </w:style>
  <w:style w:type="numbering" w:customStyle="1" w:styleId="WWOutlineListStyle4">
    <w:name w:val="WW_OutlineListStyle_4"/>
    <w:basedOn w:val="Bezzoznamu"/>
    <w:pPr>
      <w:numPr>
        <w:numId w:val="8"/>
      </w:numPr>
    </w:pPr>
  </w:style>
  <w:style w:type="numbering" w:customStyle="1" w:styleId="WWOutlineListStyle3">
    <w:name w:val="WW_OutlineListStyle_3"/>
    <w:basedOn w:val="Bezzoznamu"/>
    <w:pPr>
      <w:numPr>
        <w:numId w:val="9"/>
      </w:numPr>
    </w:pPr>
  </w:style>
  <w:style w:type="numbering" w:customStyle="1" w:styleId="WWOutlineListStyle2">
    <w:name w:val="WW_OutlineListStyle_2"/>
    <w:basedOn w:val="Bezzoznamu"/>
    <w:pPr>
      <w:numPr>
        <w:numId w:val="10"/>
      </w:numPr>
    </w:pPr>
  </w:style>
  <w:style w:type="numbering" w:customStyle="1" w:styleId="WWOutlineListStyle1">
    <w:name w:val="WW_OutlineListStyle_1"/>
    <w:basedOn w:val="Bezzoznamu"/>
    <w:pPr>
      <w:numPr>
        <w:numId w:val="11"/>
      </w:numPr>
    </w:pPr>
  </w:style>
  <w:style w:type="numbering" w:customStyle="1" w:styleId="WWOutlineListStyle">
    <w:name w:val="WW_OutlineListStyle"/>
    <w:basedOn w:val="Bezzoznamu"/>
    <w:pPr>
      <w:numPr>
        <w:numId w:val="12"/>
      </w:numPr>
    </w:pPr>
  </w:style>
  <w:style w:type="numbering" w:customStyle="1" w:styleId="WWOutlineListStyle9">
    <w:name w:val="WW_OutlineListStyle_9"/>
    <w:basedOn w:val="Bezzoznamu"/>
    <w:pPr>
      <w:numPr>
        <w:numId w:val="13"/>
      </w:numPr>
    </w:pPr>
  </w:style>
  <w:style w:type="numbering" w:customStyle="1" w:styleId="WWOutlineListStyle6">
    <w:name w:val="WW_OutlineListStyle_6"/>
    <w:basedOn w:val="Bezzoznamu"/>
    <w:pPr>
      <w:numPr>
        <w:numId w:val="14"/>
      </w:numPr>
    </w:pPr>
  </w:style>
  <w:style w:type="numbering" w:customStyle="1" w:styleId="WWOutlineListStyle61">
    <w:name w:val="WW_OutlineListStyle_61"/>
    <w:basedOn w:val="Bezzoznamu"/>
    <w:pPr>
      <w:numPr>
        <w:numId w:val="15"/>
      </w:numPr>
    </w:pPr>
  </w:style>
  <w:style w:type="numbering" w:customStyle="1" w:styleId="WWOutlineListStyle62">
    <w:name w:val="WW_OutlineListStyle_62"/>
    <w:basedOn w:val="Bezzoznamu"/>
    <w:pPr>
      <w:numPr>
        <w:numId w:val="16"/>
      </w:numPr>
    </w:pPr>
  </w:style>
  <w:style w:type="numbering" w:customStyle="1" w:styleId="WWOutlineListStyle63">
    <w:name w:val="WW_OutlineListStyle_63"/>
    <w:basedOn w:val="Bezzoznamu"/>
    <w:pPr>
      <w:numPr>
        <w:numId w:val="17"/>
      </w:numPr>
    </w:pPr>
  </w:style>
  <w:style w:type="numbering" w:customStyle="1" w:styleId="WWOutlineListStyle64">
    <w:name w:val="WW_OutlineListStyle_64"/>
    <w:basedOn w:val="Bezzoznamu"/>
    <w:pPr>
      <w:numPr>
        <w:numId w:val="18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A31A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31A5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31A5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31A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31A51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567466"/>
    <w:pPr>
      <w:autoSpaceDN/>
      <w:spacing w:after="0"/>
      <w:textAlignment w:val="auto"/>
    </w:pPr>
  </w:style>
  <w:style w:type="paragraph" w:customStyle="1" w:styleId="TableParagraph">
    <w:name w:val="Table Paragraph"/>
    <w:basedOn w:val="Normlny"/>
    <w:uiPriority w:val="1"/>
    <w:qFormat/>
    <w:rsid w:val="00290151"/>
    <w:pPr>
      <w:widowControl w:val="0"/>
      <w:suppressAutoHyphens w:val="0"/>
      <w:autoSpaceDE w:val="0"/>
      <w:spacing w:after="0"/>
      <w:textAlignment w:val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2023-02-27T17:32:00Z</dcterms:created>
  <dcterms:modified xsi:type="dcterms:W3CDTF">2023-02-27T17:32:00Z</dcterms:modified>
</cp:coreProperties>
</file>